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5298E" w14:textId="77777777" w:rsidR="00E167FC" w:rsidRPr="0039439D" w:rsidRDefault="00E167FC" w:rsidP="0039439D">
      <w:pPr>
        <w:pStyle w:val="PolicyTitleBox"/>
      </w:pPr>
      <w:r w:rsidRPr="0039439D">
        <w:t>Clatskanie School District 6J</w:t>
      </w:r>
    </w:p>
    <w:p w14:paraId="23080ED2" w14:textId="77777777" w:rsidR="00CC7D46" w:rsidRPr="0039439D" w:rsidRDefault="00CC7D46" w:rsidP="0039439D"/>
    <w:p w14:paraId="072D46CA" w14:textId="77777777" w:rsidR="001E1260" w:rsidRPr="0039439D" w:rsidRDefault="001E1260" w:rsidP="0039439D">
      <w:pPr>
        <w:pStyle w:val="PolicyCode"/>
      </w:pPr>
      <w:r w:rsidRPr="0039439D">
        <w:t>Code:</w:t>
      </w:r>
      <w:r w:rsidRPr="0039439D">
        <w:tab/>
      </w:r>
      <w:r w:rsidR="00804F3B" w:rsidRPr="0039439D">
        <w:rPr>
          <w:bCs/>
        </w:rPr>
        <w:t>BHD</w:t>
      </w:r>
    </w:p>
    <w:p w14:paraId="05CF5FCC" w14:textId="77777777" w:rsidR="007B624F" w:rsidRDefault="001E1260" w:rsidP="0039439D">
      <w:pPr>
        <w:pStyle w:val="PolicyCode"/>
      </w:pPr>
      <w:r w:rsidRPr="0039439D">
        <w:t>Adopted:</w:t>
      </w:r>
      <w:r w:rsidRPr="0039439D">
        <w:tab/>
      </w:r>
      <w:r w:rsidR="00804F3B" w:rsidRPr="0039439D">
        <w:t>4/22/13</w:t>
      </w:r>
    </w:p>
    <w:p w14:paraId="16F5A204" w14:textId="7F9ACAE8" w:rsidR="001E1260" w:rsidRPr="0039439D" w:rsidRDefault="007B624F" w:rsidP="0039439D">
      <w:pPr>
        <w:pStyle w:val="PolicyCode"/>
      </w:pPr>
      <w:r>
        <w:t>Revised/Readopted:</w:t>
      </w:r>
      <w:r>
        <w:tab/>
        <w:t>1/08/24</w:t>
      </w:r>
    </w:p>
    <w:p w14:paraId="6855396F" w14:textId="77777777" w:rsidR="001E1260" w:rsidRPr="0039439D" w:rsidRDefault="001E1260" w:rsidP="0039439D">
      <w:pPr>
        <w:pStyle w:val="PolicyCode"/>
      </w:pPr>
      <w:r w:rsidRPr="0039439D">
        <w:t>Orig. Code:</w:t>
      </w:r>
      <w:r w:rsidRPr="0039439D">
        <w:tab/>
      </w:r>
      <w:r w:rsidR="00804F3B" w:rsidRPr="0039439D">
        <w:t>BHD</w:t>
      </w:r>
    </w:p>
    <w:p w14:paraId="28894A31" w14:textId="77777777" w:rsidR="001E1260" w:rsidRPr="0039439D" w:rsidRDefault="001E1260" w:rsidP="0039439D"/>
    <w:p w14:paraId="35EFFEBC" w14:textId="6240A270" w:rsidR="00EF573E" w:rsidRPr="0039439D" w:rsidRDefault="00804F3B" w:rsidP="0039439D">
      <w:pPr>
        <w:pStyle w:val="PolicyTitle"/>
      </w:pPr>
      <w:r w:rsidRPr="0039439D">
        <w:t>Board Member Compensation and Expense Reimbursement</w:t>
      </w:r>
    </w:p>
    <w:p w14:paraId="32AF9D13" w14:textId="77777777" w:rsidR="00BB56B0" w:rsidRPr="000063BB" w:rsidRDefault="00BB56B0" w:rsidP="00EF573E">
      <w:pPr>
        <w:rPr>
          <w:i/>
          <w:iCs/>
          <w:highlight w:val="lightGray"/>
        </w:rPr>
      </w:pPr>
    </w:p>
    <w:p w14:paraId="1629AD0F" w14:textId="77777777" w:rsidR="00BB56B0" w:rsidRPr="000063BB" w:rsidRDefault="00BB56B0" w:rsidP="00BB56B0">
      <w:pPr>
        <w:pStyle w:val="PolicyBodyText"/>
        <w:rPr>
          <w:highlight w:val="lightGray"/>
        </w:rPr>
      </w:pPr>
      <w:r w:rsidRPr="000063BB">
        <w:rPr>
          <w:highlight w:val="lightGray"/>
        </w:rPr>
        <w:t>Board members may receive a stipend for their service in accordance with state law and the Board-adopted district budget.</w:t>
      </w:r>
      <w:r w:rsidRPr="000063BB">
        <w:rPr>
          <w:rStyle w:val="FootnoteReference"/>
          <w:highlight w:val="lightGray"/>
        </w:rPr>
        <w:footnoteReference w:id="1"/>
      </w:r>
      <w:r w:rsidRPr="000063BB">
        <w:rPr>
          <w:highlight w:val="lightGray"/>
        </w:rPr>
        <w:t xml:space="preserve"> [</w:t>
      </w:r>
      <w:r w:rsidRPr="00F75821">
        <w:rPr>
          <w:highlight w:val="yellow"/>
        </w:rPr>
        <w:t>The amount of the stipend is limited to the amount included in the budget.</w:t>
      </w:r>
      <w:r w:rsidRPr="00F75821">
        <w:rPr>
          <w:rStyle w:val="FootnoteReference"/>
          <w:highlight w:val="yellow"/>
        </w:rPr>
        <w:footnoteReference w:id="2"/>
      </w:r>
      <w:r w:rsidRPr="00F75821">
        <w:rPr>
          <w:highlight w:val="yellow"/>
        </w:rPr>
        <w:t xml:space="preserve">] </w:t>
      </w:r>
      <w:r w:rsidRPr="000063BB">
        <w:rPr>
          <w:highlight w:val="lightGray"/>
        </w:rPr>
        <w:t>[</w:t>
      </w:r>
      <w:r w:rsidRPr="00F75821">
        <w:rPr>
          <w:strike/>
          <w:highlight w:val="lightGray"/>
        </w:rPr>
        <w:t>The stipend amount will be approved by resolution of the Board.</w:t>
      </w:r>
      <w:r w:rsidR="00645CCB" w:rsidRPr="00F75821">
        <w:rPr>
          <w:rStyle w:val="FootnoteReference"/>
          <w:strike/>
          <w:highlight w:val="lightGray"/>
        </w:rPr>
        <w:footnoteReference w:id="3"/>
      </w:r>
      <w:r w:rsidRPr="00F75821">
        <w:rPr>
          <w:strike/>
          <w:highlight w:val="lightGray"/>
        </w:rPr>
        <w:t>]</w:t>
      </w:r>
      <w:r w:rsidRPr="000063BB">
        <w:rPr>
          <w:highlight w:val="lightGray"/>
        </w:rPr>
        <w:t xml:space="preserve"> Board members may choose not to accept the stipend by notifying the business office. Stipends will be issued [</w:t>
      </w:r>
      <w:r w:rsidRPr="00F75821">
        <w:rPr>
          <w:highlight w:val="yellow"/>
        </w:rPr>
        <w:t>monthly</w:t>
      </w:r>
      <w:r w:rsidRPr="000063BB">
        <w:rPr>
          <w:highlight w:val="lightGray"/>
        </w:rPr>
        <w:t xml:space="preserve">] and may be pro-rated for service for incomplete months. Stipends will be paid in accordance with the district’s business practices. </w:t>
      </w:r>
      <w:r w:rsidR="00645CCB" w:rsidRPr="000063BB">
        <w:rPr>
          <w:highlight w:val="lightGray"/>
        </w:rPr>
        <w:t>{</w:t>
      </w:r>
      <w:r w:rsidR="00645CCB" w:rsidRPr="000063BB">
        <w:rPr>
          <w:rStyle w:val="FootnoteReference"/>
          <w:highlight w:val="lightGray"/>
        </w:rPr>
        <w:footnoteReference w:id="4"/>
      </w:r>
      <w:r w:rsidR="00645CCB" w:rsidRPr="000063BB">
        <w:rPr>
          <w:highlight w:val="lightGray"/>
        </w:rPr>
        <w:t>}</w:t>
      </w:r>
      <w:r w:rsidRPr="000063BB">
        <w:rPr>
          <w:highlight w:val="lightGray"/>
        </w:rPr>
        <w:t>Board members are responsible for any tax obligations resulting from the stipends.</w:t>
      </w:r>
    </w:p>
    <w:p w14:paraId="57E0D30B" w14:textId="77777777" w:rsidR="00BB56B0" w:rsidRPr="000063BB" w:rsidRDefault="00BB56B0" w:rsidP="008D64CB">
      <w:pPr>
        <w:pStyle w:val="PolicyBodyText"/>
        <w:rPr>
          <w:highlight w:val="lightGray"/>
        </w:rPr>
      </w:pPr>
    </w:p>
    <w:p w14:paraId="1B41150A" w14:textId="670D287B" w:rsidR="00763B7D" w:rsidRPr="0039439D" w:rsidRDefault="008D64CB" w:rsidP="0039439D">
      <w:pPr>
        <w:pStyle w:val="PolicyBodyText"/>
        <w:rPr>
          <w:del w:id="0" w:author="OSBA" w:date="2025-09-12T17:10:00Z" w16du:dateUtc="2025-09-13T00:10:00Z"/>
        </w:rPr>
      </w:pPr>
      <w:r w:rsidRPr="000063BB">
        <w:rPr>
          <w:highlight w:val="lightGray"/>
        </w:rPr>
        <w:t>Board member</w:t>
      </w:r>
      <w:r w:rsidR="00DB616C" w:rsidRPr="000063BB">
        <w:rPr>
          <w:highlight w:val="lightGray"/>
        </w:rPr>
        <w:t>s</w:t>
      </w:r>
      <w:r w:rsidRPr="000063BB">
        <w:rPr>
          <w:highlight w:val="lightGray"/>
        </w:rPr>
        <w:t xml:space="preserve"> </w:t>
      </w:r>
      <w:r w:rsidR="00BB56B0" w:rsidRPr="000063BB">
        <w:rPr>
          <w:highlight w:val="lightGray"/>
        </w:rPr>
        <w:t xml:space="preserve">may be </w:t>
      </w:r>
      <w:r w:rsidRPr="000063BB">
        <w:rPr>
          <w:highlight w:val="lightGray"/>
        </w:rPr>
        <w:t>reimburse</w:t>
      </w:r>
      <w:r w:rsidR="00BB56B0" w:rsidRPr="000063BB">
        <w:rPr>
          <w:highlight w:val="lightGray"/>
        </w:rPr>
        <w:t>d</w:t>
      </w:r>
    </w:p>
    <w:p w14:paraId="1A72A526" w14:textId="4AE588CA" w:rsidR="00804F3B" w:rsidRPr="0039439D" w:rsidDel="00877EB1" w:rsidRDefault="00804F3B" w:rsidP="0039439D">
      <w:pPr>
        <w:pStyle w:val="PolicyBodyText"/>
        <w:rPr>
          <w:del w:id="1" w:author="Spencer Lewis" w:date="2025-09-15T11:52:00Z" w16du:dateUtc="2025-09-15T18:52:00Z"/>
        </w:rPr>
      </w:pPr>
      <w:del w:id="2" w:author="OSBA" w:date="2025-09-12T17:10:00Z" w16du:dateUtc="2025-09-13T00:10:00Z">
        <w:r w:rsidRPr="0039439D">
          <w:delText xml:space="preserve">No Board member </w:delText>
        </w:r>
        <w:r w:rsidR="008D64CB" w:rsidRPr="0039439D">
          <w:delText>will</w:delText>
        </w:r>
        <w:r w:rsidRPr="0039439D">
          <w:delText xml:space="preserve"> receive any compensation for services other than reimbursement</w:delText>
        </w:r>
      </w:del>
      <w:r w:rsidRPr="0039439D">
        <w:t xml:space="preserve"> for </w:t>
      </w:r>
      <w:r w:rsidR="008D64CB" w:rsidRPr="0039439D">
        <w:t>approved</w:t>
      </w:r>
      <w:r w:rsidRPr="0039439D">
        <w:t xml:space="preserve"> expenses actually incurred on </w:t>
      </w:r>
      <w:r w:rsidR="008D64CB" w:rsidRPr="0039439D">
        <w:t>district</w:t>
      </w:r>
      <w:r w:rsidRPr="0039439D">
        <w:t xml:space="preserve"> business. Such expenses may include the cost of attendance at meetings, conferences or visitations when such attendance has been approved by the Board.</w:t>
      </w:r>
    </w:p>
    <w:p w14:paraId="3B36553B" w14:textId="394D7A58" w:rsidR="00804F3B" w:rsidRPr="000063BB" w:rsidRDefault="00877EB1" w:rsidP="0039439D">
      <w:pPr>
        <w:pStyle w:val="PolicyBodyText"/>
        <w:rPr>
          <w:del w:id="3" w:author="OSBA" w:date="2025-09-12T17:10:00Z" w16du:dateUtc="2025-09-13T00:10:00Z"/>
          <w:highlight w:val="lightGray"/>
        </w:rPr>
      </w:pPr>
      <w:r w:rsidRPr="000063BB">
        <w:rPr>
          <w:highlight w:val="lightGray"/>
        </w:rPr>
        <w:t xml:space="preserve"> </w:t>
      </w:r>
      <w:r w:rsidR="006D7D6C" w:rsidRPr="000063BB">
        <w:rPr>
          <w:highlight w:val="lightGray"/>
        </w:rPr>
        <w:t>The superintendent</w:t>
      </w:r>
    </w:p>
    <w:p w14:paraId="2E709BA4" w14:textId="15BBCDC5" w:rsidR="00804F3B" w:rsidRPr="0039439D" w:rsidRDefault="00804F3B" w:rsidP="0039439D">
      <w:pPr>
        <w:pStyle w:val="PolicyBodyText"/>
        <w:rPr>
          <w:del w:id="4" w:author="OSBA" w:date="2025-09-12T17:10:00Z" w16du:dateUtc="2025-09-13T00:10:00Z"/>
        </w:rPr>
      </w:pPr>
      <w:del w:id="5" w:author="OSBA" w:date="2025-09-12T17:10:00Z" w16du:dateUtc="2025-09-13T00:10:00Z">
        <w:r w:rsidRPr="0039439D">
          <w:delText>Members of the Board</w:delText>
        </w:r>
      </w:del>
      <w:r w:rsidRPr="0039439D">
        <w:t xml:space="preserve"> will </w:t>
      </w:r>
      <w:r w:rsidR="006D7D6C" w:rsidRPr="000063BB">
        <w:rPr>
          <w:highlight w:val="lightGray"/>
        </w:rPr>
        <w:t>establish</w:t>
      </w:r>
      <w:del w:id="6" w:author="OSBA" w:date="2025-09-12T17:10:00Z" w16du:dateUtc="2025-09-13T00:10:00Z">
        <w:r w:rsidRPr="0039439D">
          <w:delText>be reimbursed at the district rate for mileage</w:delText>
        </w:r>
      </w:del>
      <w:r w:rsidRPr="0039439D">
        <w:t xml:space="preserve"> and </w:t>
      </w:r>
      <w:r w:rsidR="006D7D6C" w:rsidRPr="000063BB">
        <w:rPr>
          <w:highlight w:val="lightGray"/>
        </w:rPr>
        <w:t xml:space="preserve">communicate procedures regarding submission of </w:t>
      </w:r>
      <w:r w:rsidRPr="0039439D">
        <w:t xml:space="preserve">expenses </w:t>
      </w:r>
      <w:r w:rsidR="006D7D6C" w:rsidRPr="000063BB">
        <w:rPr>
          <w:highlight w:val="lightGray"/>
        </w:rPr>
        <w:t>for reimbursement</w:t>
      </w:r>
      <w:del w:id="7" w:author="OSBA" w:date="2025-09-12T17:10:00Z" w16du:dateUtc="2025-09-13T00:10:00Z">
        <w:r w:rsidRPr="0039439D">
          <w:delText>while on Board business.</w:delText>
        </w:r>
      </w:del>
    </w:p>
    <w:p w14:paraId="310FA8F0" w14:textId="77777777" w:rsidR="00804F3B" w:rsidRPr="0039439D" w:rsidRDefault="00804F3B" w:rsidP="0039439D">
      <w:pPr>
        <w:pStyle w:val="PolicyBodyText"/>
        <w:rPr>
          <w:del w:id="8" w:author="OSBA" w:date="2025-09-12T17:10:00Z" w16du:dateUtc="2025-09-13T00:10:00Z"/>
        </w:rPr>
      </w:pPr>
    </w:p>
    <w:p w14:paraId="40D0C82B" w14:textId="77777777" w:rsidR="00804F3B" w:rsidRPr="0039439D" w:rsidRDefault="00804F3B" w:rsidP="0039439D">
      <w:pPr>
        <w:pStyle w:val="PolicyBodyText"/>
      </w:pPr>
      <w:del w:id="9" w:author="OSBA" w:date="2025-09-12T17:10:00Z" w16du:dateUtc="2025-09-13T00:10:00Z">
        <w:r w:rsidRPr="0039439D">
          <w:delText>Reimbursement includes, but is not limited to, transportation, meals, lodging and miscellaneous expenses</w:delText>
        </w:r>
      </w:del>
      <w:r w:rsidRPr="0039439D">
        <w:t>.</w:t>
      </w:r>
    </w:p>
    <w:p w14:paraId="249BF051" w14:textId="77777777" w:rsidR="00804F3B" w:rsidRPr="0039439D" w:rsidRDefault="00804F3B" w:rsidP="0039439D">
      <w:pPr>
        <w:pStyle w:val="PolicyBodyText"/>
      </w:pPr>
    </w:p>
    <w:p w14:paraId="0D5F0CF9" w14:textId="782D8E5C" w:rsidR="00804F3B" w:rsidRPr="0039439D" w:rsidRDefault="00587BD5" w:rsidP="0039439D">
      <w:pPr>
        <w:pStyle w:val="PolicyBodyText"/>
      </w:pPr>
      <w:r w:rsidRPr="0039439D">
        <w:t xml:space="preserve">When </w:t>
      </w:r>
      <w:r w:rsidR="00804F3B" w:rsidRPr="0039439D">
        <w:t xml:space="preserve">paid admission is required of the public, </w:t>
      </w:r>
      <w:r w:rsidR="008D64CB" w:rsidRPr="0039439D">
        <w:t xml:space="preserve">Board members may be reimbursed for </w:t>
      </w:r>
      <w:r w:rsidR="00804F3B" w:rsidRPr="0039439D">
        <w:t xml:space="preserve">attending district events and other activities </w:t>
      </w:r>
      <w:r w:rsidR="008D64CB" w:rsidRPr="0039439D">
        <w:t>when</w:t>
      </w:r>
      <w:r w:rsidR="00804F3B" w:rsidRPr="0039439D">
        <w:t xml:space="preserve"> their </w:t>
      </w:r>
      <w:r w:rsidR="008D64CB" w:rsidRPr="0039439D">
        <w:t xml:space="preserve">attendance is consistent with board </w:t>
      </w:r>
      <w:r w:rsidR="00804F3B" w:rsidRPr="0039439D">
        <w:t xml:space="preserve">responsibilities </w:t>
      </w:r>
      <w:r w:rsidR="008D64CB" w:rsidRPr="0039439D">
        <w:t xml:space="preserve">and </w:t>
      </w:r>
      <w:r w:rsidR="00804F3B" w:rsidRPr="0039439D">
        <w:t>district operations.</w:t>
      </w:r>
      <w:r w:rsidR="008D64CB" w:rsidRPr="0039439D">
        <w:t xml:space="preserve"> (</w:t>
      </w:r>
      <w:r w:rsidR="008D64CB" w:rsidRPr="0039439D">
        <w:rPr>
          <w:i/>
        </w:rPr>
        <w:t>See</w:t>
      </w:r>
      <w:r w:rsidR="008D64CB" w:rsidRPr="0039439D">
        <w:t xml:space="preserve"> Board policy DFEA - Admission to District Events)</w:t>
      </w:r>
      <w:r w:rsidR="00804F3B" w:rsidRPr="0039439D">
        <w:t xml:space="preserve"> The district will establish accounting procedures consistent with this policy.</w:t>
      </w:r>
    </w:p>
    <w:p w14:paraId="1281731E" w14:textId="77777777" w:rsidR="00804F3B" w:rsidRPr="0039439D" w:rsidRDefault="00804F3B" w:rsidP="0039439D">
      <w:pPr>
        <w:pStyle w:val="PolicyBodyText"/>
      </w:pPr>
    </w:p>
    <w:p w14:paraId="6E750D99" w14:textId="34985061" w:rsidR="002B3D02" w:rsidRDefault="00804F3B" w:rsidP="006D5FB4">
      <w:pPr>
        <w:pStyle w:val="PolicyBodyText"/>
      </w:pPr>
      <w:r w:rsidRPr="0039439D">
        <w:t>END OF POLICY</w:t>
      </w:r>
    </w:p>
    <w:p w14:paraId="73501874" w14:textId="77777777" w:rsidR="006D5FB4" w:rsidRDefault="006D5FB4" w:rsidP="006D5FB4">
      <w:pPr>
        <w:pStyle w:val="PolicyLine"/>
      </w:pPr>
    </w:p>
    <w:p w14:paraId="644ED06B" w14:textId="77777777" w:rsidR="006D5FB4" w:rsidRPr="005D1A0B" w:rsidRDefault="006D5FB4" w:rsidP="006D5FB4">
      <w:pPr>
        <w:pStyle w:val="PolicyReferencesHeading"/>
      </w:pPr>
      <w:r w:rsidRPr="005D1A0B">
        <w:t>Legal Reference(s):</w:t>
      </w:r>
    </w:p>
    <w:p w14:paraId="3E9E8CC9" w14:textId="77777777" w:rsidR="006D5FB4" w:rsidRPr="005D1A0B" w:rsidRDefault="006D5FB4" w:rsidP="006D5FB4">
      <w:pPr>
        <w:pStyle w:val="PolicyReferences"/>
      </w:pPr>
    </w:p>
    <w:p w14:paraId="0DE84738" w14:textId="77777777" w:rsidR="006D5FB4" w:rsidRDefault="006D5FB4" w:rsidP="006D5FB4">
      <w:pPr>
        <w:pStyle w:val="PolicyReferences"/>
        <w:rPr>
          <w:color w:val="0000FF"/>
          <w:u w:val="single"/>
        </w:rPr>
        <w:sectPr w:rsidR="006D5FB4" w:rsidSect="005175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936" w:right="720" w:bottom="720" w:left="1224" w:header="432" w:footer="720" w:gutter="0"/>
          <w:cols w:space="720"/>
          <w:docGrid w:linePitch="360"/>
        </w:sectPr>
      </w:pPr>
      <w:bookmarkStart w:id="10" w:name="Laws"/>
      <w:bookmarkStart w:id="11" w:name="ORS"/>
      <w:bookmarkEnd w:id="10"/>
      <w:bookmarkEnd w:id="11"/>
    </w:p>
    <w:p w14:paraId="066EEDBA" w14:textId="77777777" w:rsidR="006D5FB4" w:rsidRPr="005D1A0B" w:rsidRDefault="006D5FB4" w:rsidP="006D5FB4">
      <w:pPr>
        <w:pStyle w:val="PolicyReferences"/>
      </w:pPr>
      <w:hyperlink r:id="rId14" w:history="1">
        <w:r w:rsidRPr="005D1A0B">
          <w:rPr>
            <w:rStyle w:val="Hyperlink"/>
          </w:rPr>
          <w:t>ORS 244</w:t>
        </w:r>
      </w:hyperlink>
      <w:r w:rsidRPr="005D1A0B">
        <w:t>.020</w:t>
      </w:r>
    </w:p>
    <w:p w14:paraId="68A2AFB7" w14:textId="77777777" w:rsidR="006D5FB4" w:rsidRPr="005D1A0B" w:rsidRDefault="006D5FB4" w:rsidP="006D5FB4">
      <w:pPr>
        <w:pStyle w:val="PolicyReferences"/>
      </w:pPr>
      <w:hyperlink r:id="rId15" w:history="1">
        <w:r w:rsidRPr="005D1A0B">
          <w:rPr>
            <w:rStyle w:val="Hyperlink"/>
          </w:rPr>
          <w:t>ORS 244</w:t>
        </w:r>
      </w:hyperlink>
      <w:r w:rsidRPr="005D1A0B">
        <w:t>.040</w:t>
      </w:r>
    </w:p>
    <w:p w14:paraId="2300F82D" w14:textId="77777777" w:rsidR="006D5FB4" w:rsidRDefault="006D5FB4" w:rsidP="006D5FB4">
      <w:pPr>
        <w:pStyle w:val="PolicyReferences"/>
        <w:sectPr w:rsidR="006D5FB4" w:rsidSect="006D5FB4">
          <w:type w:val="continuous"/>
          <w:pgSz w:w="12240" w:h="15840" w:code="1"/>
          <w:pgMar w:top="936" w:right="720" w:bottom="720" w:left="1224" w:header="432" w:footer="720" w:gutter="0"/>
          <w:cols w:num="3" w:space="360"/>
          <w:docGrid w:linePitch="360"/>
        </w:sectPr>
      </w:pPr>
      <w:hyperlink r:id="rId16" w:history="1">
        <w:r w:rsidRPr="005D1A0B">
          <w:rPr>
            <w:rStyle w:val="Hyperlink"/>
          </w:rPr>
          <w:t>ORS 332</w:t>
        </w:r>
      </w:hyperlink>
      <w:r w:rsidRPr="005D1A0B">
        <w:t>.018</w:t>
      </w:r>
    </w:p>
    <w:p w14:paraId="4B00C2F0" w14:textId="39585CAE" w:rsidR="006D5FB4" w:rsidRPr="005D1A0B" w:rsidRDefault="006D5FB4" w:rsidP="006D5FB4">
      <w:pPr>
        <w:pStyle w:val="PolicyReferences"/>
        <w:rPr>
          <w:smallCaps/>
        </w:rPr>
      </w:pPr>
    </w:p>
    <w:p w14:paraId="774351C4" w14:textId="77777777" w:rsidR="006D5FB4" w:rsidRPr="005D1A0B" w:rsidRDefault="006D5FB4" w:rsidP="006D5FB4">
      <w:pPr>
        <w:pStyle w:val="PolicyReferences"/>
      </w:pPr>
      <w:r w:rsidRPr="005D1A0B">
        <w:rPr>
          <w:smallCaps/>
        </w:rPr>
        <w:lastRenderedPageBreak/>
        <w:t>Or. Gov’t Standards and Practices Comm’n, Staff Opinion 02S</w:t>
      </w:r>
      <w:r w:rsidRPr="005D1A0B">
        <w:t>-015 (May 20, 2002).</w:t>
      </w:r>
    </w:p>
    <w:p w14:paraId="6CA4D193" w14:textId="77777777" w:rsidR="006D5FB4" w:rsidRPr="005D1A0B" w:rsidRDefault="006D5FB4" w:rsidP="006D5FB4">
      <w:pPr>
        <w:pStyle w:val="PolicyReferences"/>
      </w:pPr>
      <w:r w:rsidRPr="005D1A0B">
        <w:rPr>
          <w:smallCaps/>
        </w:rPr>
        <w:t>Or. Gov’t Standards and Practices Comm’n, Staff Opinion 03S-015</w:t>
      </w:r>
      <w:r w:rsidRPr="005D1A0B">
        <w:t xml:space="preserve"> (Sept. 11, 2003).</w:t>
      </w:r>
    </w:p>
    <w:p w14:paraId="0A08DA89" w14:textId="77777777" w:rsidR="006D5FB4" w:rsidRPr="005D1A0B" w:rsidRDefault="006D5FB4" w:rsidP="006D5FB4">
      <w:pPr>
        <w:pStyle w:val="PolicyReferences"/>
        <w:rPr>
          <w:del w:id="12" w:author="OSBA" w:date="2025-09-12T17:10:00Z" w16du:dateUtc="2025-09-13T00:10:00Z"/>
        </w:rPr>
      </w:pPr>
      <w:r w:rsidRPr="005D1A0B">
        <w:t>Senate Bill 983 (2025)</w:t>
      </w:r>
    </w:p>
    <w:p w14:paraId="07F1DA42" w14:textId="77777777" w:rsidR="006D5FB4" w:rsidRPr="006D5FB4" w:rsidRDefault="006D5FB4" w:rsidP="006D5FB4">
      <w:pPr>
        <w:rPr>
          <w:del w:id="13" w:author="OSBA" w:date="2025-09-12T17:10:00Z" w16du:dateUtc="2025-09-13T00:10:00Z"/>
        </w:rPr>
      </w:pPr>
    </w:p>
    <w:p w14:paraId="107A5FAF" w14:textId="6D9B12FB" w:rsidR="003F1530" w:rsidRPr="003F1530" w:rsidRDefault="003F1530" w:rsidP="008D1C69">
      <w:pPr>
        <w:pStyle w:val="PolicyReferences"/>
      </w:pPr>
    </w:p>
    <w:sectPr w:rsidR="003F1530" w:rsidRPr="003F1530" w:rsidSect="0051750D"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BC610" w14:textId="77777777" w:rsidR="00227EF2" w:rsidRDefault="00227EF2" w:rsidP="00FC3907">
      <w:r>
        <w:separator/>
      </w:r>
    </w:p>
  </w:endnote>
  <w:endnote w:type="continuationSeparator" w:id="0">
    <w:p w14:paraId="5C1AA14D" w14:textId="77777777" w:rsidR="00227EF2" w:rsidRDefault="00227EF2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1CBC" w14:textId="77777777" w:rsidR="00763A99" w:rsidRDefault="00763A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04F3B" w:rsidRPr="0039439D" w14:paraId="57F9FBBD" w14:textId="77777777" w:rsidTr="004616AD">
      <w:tc>
        <w:tcPr>
          <w:tcW w:w="2340" w:type="dxa"/>
        </w:tcPr>
        <w:p w14:paraId="5E6449D9" w14:textId="7501B79D" w:rsidR="00804F3B" w:rsidRPr="0039439D" w:rsidRDefault="00804F3B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20D9099" w14:textId="77777777" w:rsidR="006D5FB4" w:rsidRDefault="006D5FB4" w:rsidP="004616AD">
          <w:pPr>
            <w:pStyle w:val="Footer"/>
            <w:jc w:val="right"/>
          </w:pPr>
          <w:r>
            <w:t>Board Member Compensation and Expense Reimbursement – BHD</w:t>
          </w:r>
        </w:p>
        <w:p w14:paraId="569973BD" w14:textId="773D9F1A" w:rsidR="00804F3B" w:rsidRPr="0039439D" w:rsidRDefault="00804F3B" w:rsidP="004616AD">
          <w:pPr>
            <w:pStyle w:val="Footer"/>
            <w:jc w:val="right"/>
            <w:rPr>
              <w:sz w:val="20"/>
            </w:rPr>
          </w:pPr>
          <w:r w:rsidRPr="0039439D">
            <w:rPr>
              <w:bCs/>
              <w:noProof/>
            </w:rPr>
            <w:fldChar w:fldCharType="begin"/>
          </w:r>
          <w:r w:rsidRPr="0039439D">
            <w:rPr>
              <w:bCs/>
              <w:noProof/>
            </w:rPr>
            <w:instrText xml:space="preserve"> PAGE  \* Arabic  \* MERGEFORMAT </w:instrText>
          </w:r>
          <w:r w:rsidRPr="0039439D">
            <w:rPr>
              <w:bCs/>
              <w:noProof/>
            </w:rPr>
            <w:fldChar w:fldCharType="separate"/>
          </w:r>
          <w:r w:rsidRPr="0039439D">
            <w:rPr>
              <w:bCs/>
              <w:noProof/>
            </w:rPr>
            <w:t>1</w:t>
          </w:r>
          <w:r w:rsidRPr="0039439D">
            <w:rPr>
              <w:bCs/>
              <w:noProof/>
            </w:rPr>
            <w:fldChar w:fldCharType="end"/>
          </w:r>
          <w:r w:rsidRPr="0039439D">
            <w:rPr>
              <w:noProof/>
            </w:rPr>
            <w:t>-</w:t>
          </w:r>
          <w:r w:rsidRPr="0039439D">
            <w:rPr>
              <w:bCs/>
              <w:noProof/>
            </w:rPr>
            <w:fldChar w:fldCharType="begin"/>
          </w:r>
          <w:r w:rsidRPr="0039439D">
            <w:rPr>
              <w:bCs/>
              <w:noProof/>
            </w:rPr>
            <w:instrText xml:space="preserve"> NUMPAGES  \* Arabic  \* MERGEFORMAT </w:instrText>
          </w:r>
          <w:r w:rsidRPr="0039439D">
            <w:rPr>
              <w:bCs/>
              <w:noProof/>
            </w:rPr>
            <w:fldChar w:fldCharType="separate"/>
          </w:r>
          <w:r w:rsidRPr="0039439D">
            <w:rPr>
              <w:bCs/>
              <w:noProof/>
            </w:rPr>
            <w:t>1</w:t>
          </w:r>
          <w:r w:rsidRPr="0039439D">
            <w:rPr>
              <w:bCs/>
              <w:noProof/>
            </w:rPr>
            <w:fldChar w:fldCharType="end"/>
          </w:r>
        </w:p>
      </w:tc>
    </w:tr>
  </w:tbl>
  <w:p w14:paraId="2C3B78F3" w14:textId="77777777" w:rsidR="00804F3B" w:rsidRPr="0039439D" w:rsidRDefault="00804F3B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52DD3" w14:textId="77777777" w:rsidR="00763A99" w:rsidRDefault="00763A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5C64D" w14:textId="77777777" w:rsidR="00227EF2" w:rsidRDefault="00227EF2" w:rsidP="00FC3907">
      <w:r>
        <w:separator/>
      </w:r>
    </w:p>
  </w:footnote>
  <w:footnote w:type="continuationSeparator" w:id="0">
    <w:p w14:paraId="1F71738C" w14:textId="77777777" w:rsidR="00227EF2" w:rsidRDefault="00227EF2" w:rsidP="00FC3907">
      <w:r>
        <w:continuationSeparator/>
      </w:r>
    </w:p>
  </w:footnote>
  <w:footnote w:id="1">
    <w:p w14:paraId="7ED6EE91" w14:textId="77777777" w:rsidR="00BB56B0" w:rsidRPr="000063BB" w:rsidRDefault="00BB56B0" w:rsidP="00BB56B0">
      <w:pPr>
        <w:pStyle w:val="FootnoteText"/>
        <w:rPr>
          <w:highlight w:val="lightGray"/>
        </w:rPr>
      </w:pPr>
      <w:r w:rsidRPr="000063BB">
        <w:rPr>
          <w:rStyle w:val="FootnoteReference"/>
          <w:highlight w:val="lightGray"/>
        </w:rPr>
        <w:footnoteRef/>
      </w:r>
      <w:r w:rsidRPr="000063BB">
        <w:rPr>
          <w:highlight w:val="lightGray"/>
        </w:rPr>
        <w:t xml:space="preserve"> After declaring an actual conflict of interest</w:t>
      </w:r>
      <w:r w:rsidR="006B02E6" w:rsidRPr="000063BB">
        <w:rPr>
          <w:highlight w:val="lightGray"/>
        </w:rPr>
        <w:t xml:space="preserve"> during meetings in which the budget is being discussed</w:t>
      </w:r>
      <w:r w:rsidRPr="000063BB">
        <w:rPr>
          <w:highlight w:val="lightGray"/>
        </w:rPr>
        <w:t>, Board members are allowed to discuss and vote on the district’s budget that includes providing compensation of benefits to themselves or relatives in accordance with S</w:t>
      </w:r>
      <w:r w:rsidR="00645CCB" w:rsidRPr="000063BB">
        <w:rPr>
          <w:highlight w:val="lightGray"/>
        </w:rPr>
        <w:t xml:space="preserve">enate </w:t>
      </w:r>
      <w:r w:rsidRPr="000063BB">
        <w:rPr>
          <w:highlight w:val="lightGray"/>
        </w:rPr>
        <w:t>B</w:t>
      </w:r>
      <w:r w:rsidR="00645CCB" w:rsidRPr="000063BB">
        <w:rPr>
          <w:highlight w:val="lightGray"/>
        </w:rPr>
        <w:t>ill</w:t>
      </w:r>
      <w:r w:rsidRPr="000063BB">
        <w:rPr>
          <w:highlight w:val="lightGray"/>
        </w:rPr>
        <w:t xml:space="preserve"> 983 (2025).</w:t>
      </w:r>
    </w:p>
  </w:footnote>
  <w:footnote w:id="2">
    <w:p w14:paraId="168B227F" w14:textId="77777777" w:rsidR="00BB56B0" w:rsidRPr="000063BB" w:rsidRDefault="00BB56B0" w:rsidP="00BB56B0">
      <w:pPr>
        <w:pStyle w:val="FootnoteText"/>
        <w:rPr>
          <w:highlight w:val="lightGray"/>
        </w:rPr>
      </w:pPr>
      <w:r w:rsidRPr="000063BB">
        <w:rPr>
          <w:rStyle w:val="FootnoteReference"/>
          <w:highlight w:val="lightGray"/>
        </w:rPr>
        <w:footnoteRef/>
      </w:r>
      <w:r w:rsidRPr="000063BB">
        <w:rPr>
          <w:highlight w:val="lightGray"/>
        </w:rPr>
        <w:t xml:space="preserve"> The maximum amount [of the monthly stipend] will be limited to the total amount budgeted, divided by the total number of Board </w:t>
      </w:r>
      <w:proofErr w:type="gramStart"/>
      <w:r w:rsidRPr="000063BB">
        <w:rPr>
          <w:highlight w:val="lightGray"/>
        </w:rPr>
        <w:t>members[</w:t>
      </w:r>
      <w:proofErr w:type="gramEnd"/>
      <w:r w:rsidRPr="000063BB">
        <w:rPr>
          <w:highlight w:val="lightGray"/>
        </w:rPr>
        <w:t>, divided by</w:t>
      </w:r>
      <w:r w:rsidR="00760823" w:rsidRPr="000063BB">
        <w:rPr>
          <w:highlight w:val="lightGray"/>
        </w:rPr>
        <w:t xml:space="preserve"> </w:t>
      </w:r>
      <w:r w:rsidR="00645CCB" w:rsidRPr="000063BB">
        <w:rPr>
          <w:highlight w:val="lightGray"/>
        </w:rPr>
        <w:t>12</w:t>
      </w:r>
      <w:r w:rsidRPr="000063BB">
        <w:rPr>
          <w:highlight w:val="lightGray"/>
        </w:rPr>
        <w:t>]. Stipend amounts are also limited by ORS 332.018(3).</w:t>
      </w:r>
    </w:p>
  </w:footnote>
  <w:footnote w:id="3">
    <w:p w14:paraId="72B71250" w14:textId="77777777" w:rsidR="00645CCB" w:rsidRPr="000063BB" w:rsidRDefault="00645CCB" w:rsidP="00645CCB">
      <w:pPr>
        <w:pStyle w:val="FootnoteText"/>
        <w:rPr>
          <w:highlight w:val="lightGray"/>
        </w:rPr>
      </w:pPr>
      <w:r w:rsidRPr="000063BB">
        <w:rPr>
          <w:rStyle w:val="FootnoteReference"/>
          <w:highlight w:val="lightGray"/>
        </w:rPr>
        <w:footnoteRef/>
      </w:r>
      <w:r w:rsidRPr="000063BB">
        <w:rPr>
          <w:highlight w:val="lightGray"/>
        </w:rPr>
        <w:t xml:space="preserve"> Because Board members likely have </w:t>
      </w:r>
      <w:proofErr w:type="gramStart"/>
      <w:r w:rsidRPr="000063BB">
        <w:rPr>
          <w:highlight w:val="lightGray"/>
        </w:rPr>
        <w:t>an</w:t>
      </w:r>
      <w:proofErr w:type="gramEnd"/>
      <w:r w:rsidRPr="000063BB">
        <w:rPr>
          <w:highlight w:val="lightGray"/>
        </w:rPr>
        <w:t xml:space="preserve"> conflict of interest when approving an annual resolution, the Board may need to approve multiple resolutions, each applying to fewer than a quorum of the Board.</w:t>
      </w:r>
    </w:p>
  </w:footnote>
  <w:footnote w:id="4">
    <w:p w14:paraId="74467F65" w14:textId="77777777" w:rsidR="00645CCB" w:rsidRPr="000063BB" w:rsidRDefault="00645CCB" w:rsidP="00645CCB">
      <w:pPr>
        <w:pStyle w:val="FootnoteText"/>
        <w:rPr>
          <w:highlight w:val="lightGray"/>
        </w:rPr>
      </w:pPr>
      <w:r w:rsidRPr="000063BB">
        <w:rPr>
          <w:rStyle w:val="FootnoteReference"/>
          <w:highlight w:val="lightGray"/>
        </w:rPr>
        <w:footnoteRef/>
      </w:r>
      <w:r w:rsidRPr="000063BB">
        <w:rPr>
          <w:highlight w:val="lightGray"/>
        </w:rPr>
        <w:t xml:space="preserve"> {Districts are encouraged to work with business professionals regarding the procedures and tax implications of providing stipends.}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C29ED" w14:textId="77777777" w:rsidR="00763A99" w:rsidRPr="000063BB" w:rsidRDefault="00763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911" w14:textId="77777777" w:rsidR="00763A99" w:rsidRPr="0039439D" w:rsidRDefault="00763A99" w:rsidP="00804F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57367" w14:textId="77777777" w:rsidR="00763A99" w:rsidRDefault="00763A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398138613">
    <w:abstractNumId w:val="7"/>
  </w:num>
  <w:num w:numId="2" w16cid:durableId="1815171865">
    <w:abstractNumId w:val="4"/>
  </w:num>
  <w:num w:numId="3" w16cid:durableId="223179863">
    <w:abstractNumId w:val="4"/>
  </w:num>
  <w:num w:numId="4" w16cid:durableId="1939099296">
    <w:abstractNumId w:val="3"/>
  </w:num>
  <w:num w:numId="5" w16cid:durableId="1956326983">
    <w:abstractNumId w:val="3"/>
  </w:num>
  <w:num w:numId="6" w16cid:durableId="603340460">
    <w:abstractNumId w:val="2"/>
  </w:num>
  <w:num w:numId="7" w16cid:durableId="1453868415">
    <w:abstractNumId w:val="2"/>
  </w:num>
  <w:num w:numId="8" w16cid:durableId="1068963469">
    <w:abstractNumId w:val="1"/>
  </w:num>
  <w:num w:numId="9" w16cid:durableId="1504279372">
    <w:abstractNumId w:val="1"/>
  </w:num>
  <w:num w:numId="10" w16cid:durableId="389033775">
    <w:abstractNumId w:val="0"/>
  </w:num>
  <w:num w:numId="11" w16cid:durableId="497815888">
    <w:abstractNumId w:val="0"/>
  </w:num>
  <w:num w:numId="12" w16cid:durableId="554856623">
    <w:abstractNumId w:val="6"/>
  </w:num>
  <w:num w:numId="13" w16cid:durableId="1326977975">
    <w:abstractNumId w:val="9"/>
  </w:num>
  <w:num w:numId="14" w16cid:durableId="281881407">
    <w:abstractNumId w:val="8"/>
  </w:num>
  <w:num w:numId="15" w16cid:durableId="38804086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pencer Lewis">
    <w15:presenceInfo w15:providerId="AD" w15:userId="S::shlewis@osba.org::4bbf5630-ecd3-4008-b0c8-52a7bcbf7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63BB"/>
    <w:rsid w:val="000143A2"/>
    <w:rsid w:val="00017254"/>
    <w:rsid w:val="0002209F"/>
    <w:rsid w:val="00026726"/>
    <w:rsid w:val="000376CE"/>
    <w:rsid w:val="000511CD"/>
    <w:rsid w:val="00052BE8"/>
    <w:rsid w:val="000573C4"/>
    <w:rsid w:val="000577C7"/>
    <w:rsid w:val="000617BB"/>
    <w:rsid w:val="00065320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2CDD"/>
    <w:rsid w:val="00102D6A"/>
    <w:rsid w:val="0011706D"/>
    <w:rsid w:val="00123136"/>
    <w:rsid w:val="00124044"/>
    <w:rsid w:val="00125E1F"/>
    <w:rsid w:val="00131C84"/>
    <w:rsid w:val="00137065"/>
    <w:rsid w:val="001479B1"/>
    <w:rsid w:val="00151EC6"/>
    <w:rsid w:val="00153E4D"/>
    <w:rsid w:val="00156EA7"/>
    <w:rsid w:val="0018025F"/>
    <w:rsid w:val="001A28F0"/>
    <w:rsid w:val="001A5BBB"/>
    <w:rsid w:val="001A77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27EF2"/>
    <w:rsid w:val="002373A8"/>
    <w:rsid w:val="00246025"/>
    <w:rsid w:val="0025291D"/>
    <w:rsid w:val="0028031C"/>
    <w:rsid w:val="00280B93"/>
    <w:rsid w:val="002821D2"/>
    <w:rsid w:val="00284A5E"/>
    <w:rsid w:val="00286D2D"/>
    <w:rsid w:val="002A7657"/>
    <w:rsid w:val="002B3D02"/>
    <w:rsid w:val="002C77C7"/>
    <w:rsid w:val="002D7AE4"/>
    <w:rsid w:val="002F4D33"/>
    <w:rsid w:val="002F7C67"/>
    <w:rsid w:val="00305489"/>
    <w:rsid w:val="00305CA3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70835"/>
    <w:rsid w:val="003804C0"/>
    <w:rsid w:val="00385E10"/>
    <w:rsid w:val="003915B0"/>
    <w:rsid w:val="0039439D"/>
    <w:rsid w:val="003B3329"/>
    <w:rsid w:val="003D0B63"/>
    <w:rsid w:val="003E2534"/>
    <w:rsid w:val="003E6E0C"/>
    <w:rsid w:val="003F1530"/>
    <w:rsid w:val="003F7B66"/>
    <w:rsid w:val="00415660"/>
    <w:rsid w:val="00415A69"/>
    <w:rsid w:val="0043410E"/>
    <w:rsid w:val="004347FA"/>
    <w:rsid w:val="00437977"/>
    <w:rsid w:val="00440997"/>
    <w:rsid w:val="00443C38"/>
    <w:rsid w:val="00453EF5"/>
    <w:rsid w:val="00455739"/>
    <w:rsid w:val="00456577"/>
    <w:rsid w:val="00472B26"/>
    <w:rsid w:val="00484B66"/>
    <w:rsid w:val="00485330"/>
    <w:rsid w:val="00490A75"/>
    <w:rsid w:val="0049277F"/>
    <w:rsid w:val="00494174"/>
    <w:rsid w:val="00495DC8"/>
    <w:rsid w:val="004C1EE4"/>
    <w:rsid w:val="004C2F7D"/>
    <w:rsid w:val="004C61A8"/>
    <w:rsid w:val="004E3582"/>
    <w:rsid w:val="004E3DE4"/>
    <w:rsid w:val="004E6556"/>
    <w:rsid w:val="004E7044"/>
    <w:rsid w:val="004F48CC"/>
    <w:rsid w:val="004F53EB"/>
    <w:rsid w:val="005130E3"/>
    <w:rsid w:val="0051750D"/>
    <w:rsid w:val="00524F11"/>
    <w:rsid w:val="005342BD"/>
    <w:rsid w:val="00536354"/>
    <w:rsid w:val="00543474"/>
    <w:rsid w:val="00557E09"/>
    <w:rsid w:val="00557E6B"/>
    <w:rsid w:val="0056519D"/>
    <w:rsid w:val="00573A5C"/>
    <w:rsid w:val="005870CF"/>
    <w:rsid w:val="00587BD5"/>
    <w:rsid w:val="005928E6"/>
    <w:rsid w:val="00594050"/>
    <w:rsid w:val="005A0A48"/>
    <w:rsid w:val="005A4EEB"/>
    <w:rsid w:val="005A51FF"/>
    <w:rsid w:val="005A6BFA"/>
    <w:rsid w:val="005C1564"/>
    <w:rsid w:val="005D1A0B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45CCB"/>
    <w:rsid w:val="00647960"/>
    <w:rsid w:val="00650071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2E6"/>
    <w:rsid w:val="006B088B"/>
    <w:rsid w:val="006D1DDF"/>
    <w:rsid w:val="006D5FB4"/>
    <w:rsid w:val="006D7D6C"/>
    <w:rsid w:val="006E544D"/>
    <w:rsid w:val="006E5941"/>
    <w:rsid w:val="006E71CD"/>
    <w:rsid w:val="00700E92"/>
    <w:rsid w:val="007337D3"/>
    <w:rsid w:val="0073390E"/>
    <w:rsid w:val="00734CF6"/>
    <w:rsid w:val="00737933"/>
    <w:rsid w:val="007405D2"/>
    <w:rsid w:val="007443E2"/>
    <w:rsid w:val="007519A6"/>
    <w:rsid w:val="00752B2D"/>
    <w:rsid w:val="00754B98"/>
    <w:rsid w:val="00760823"/>
    <w:rsid w:val="00763A99"/>
    <w:rsid w:val="00763B7D"/>
    <w:rsid w:val="00782930"/>
    <w:rsid w:val="00784DE2"/>
    <w:rsid w:val="007A0E9B"/>
    <w:rsid w:val="007A3694"/>
    <w:rsid w:val="007A7491"/>
    <w:rsid w:val="007A7F92"/>
    <w:rsid w:val="007B228A"/>
    <w:rsid w:val="007B384B"/>
    <w:rsid w:val="007B624F"/>
    <w:rsid w:val="007D02D3"/>
    <w:rsid w:val="007D3710"/>
    <w:rsid w:val="007E3300"/>
    <w:rsid w:val="007E4701"/>
    <w:rsid w:val="007F0455"/>
    <w:rsid w:val="00804F3B"/>
    <w:rsid w:val="008073B2"/>
    <w:rsid w:val="00810290"/>
    <w:rsid w:val="008152CF"/>
    <w:rsid w:val="00824B84"/>
    <w:rsid w:val="00830ED8"/>
    <w:rsid w:val="00835AD6"/>
    <w:rsid w:val="00844CD8"/>
    <w:rsid w:val="00850A44"/>
    <w:rsid w:val="00870BED"/>
    <w:rsid w:val="00877EB1"/>
    <w:rsid w:val="00877F31"/>
    <w:rsid w:val="00882C0D"/>
    <w:rsid w:val="00890313"/>
    <w:rsid w:val="00896EED"/>
    <w:rsid w:val="008A156E"/>
    <w:rsid w:val="008A2D8F"/>
    <w:rsid w:val="008A3BAF"/>
    <w:rsid w:val="008B0925"/>
    <w:rsid w:val="008B6FAC"/>
    <w:rsid w:val="008B730B"/>
    <w:rsid w:val="008D1417"/>
    <w:rsid w:val="008D1C69"/>
    <w:rsid w:val="008D64CB"/>
    <w:rsid w:val="008D663E"/>
    <w:rsid w:val="008E1CAE"/>
    <w:rsid w:val="008F2256"/>
    <w:rsid w:val="008F4D57"/>
    <w:rsid w:val="009000E5"/>
    <w:rsid w:val="00900368"/>
    <w:rsid w:val="00906842"/>
    <w:rsid w:val="00907FA5"/>
    <w:rsid w:val="00910D83"/>
    <w:rsid w:val="00912BAC"/>
    <w:rsid w:val="00915161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26E1"/>
    <w:rsid w:val="009A42F6"/>
    <w:rsid w:val="009B1678"/>
    <w:rsid w:val="009B262D"/>
    <w:rsid w:val="009C2FC1"/>
    <w:rsid w:val="009C3131"/>
    <w:rsid w:val="009C363B"/>
    <w:rsid w:val="009C4D2A"/>
    <w:rsid w:val="009D427B"/>
    <w:rsid w:val="009D6C26"/>
    <w:rsid w:val="009E0C72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54EF"/>
    <w:rsid w:val="00A61DAA"/>
    <w:rsid w:val="00A67655"/>
    <w:rsid w:val="00A7204A"/>
    <w:rsid w:val="00A77440"/>
    <w:rsid w:val="00A83F70"/>
    <w:rsid w:val="00A967F8"/>
    <w:rsid w:val="00AA2179"/>
    <w:rsid w:val="00AA24A3"/>
    <w:rsid w:val="00AA3AB3"/>
    <w:rsid w:val="00AA5BC1"/>
    <w:rsid w:val="00AC3465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448BD"/>
    <w:rsid w:val="00B47D0D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B56B0"/>
    <w:rsid w:val="00BC6D2F"/>
    <w:rsid w:val="00BD2504"/>
    <w:rsid w:val="00BD65DF"/>
    <w:rsid w:val="00BE44C8"/>
    <w:rsid w:val="00BE450C"/>
    <w:rsid w:val="00BE5ECB"/>
    <w:rsid w:val="00BF1386"/>
    <w:rsid w:val="00C04F63"/>
    <w:rsid w:val="00C11E0F"/>
    <w:rsid w:val="00C21664"/>
    <w:rsid w:val="00C25368"/>
    <w:rsid w:val="00C33AB4"/>
    <w:rsid w:val="00C42489"/>
    <w:rsid w:val="00C430FD"/>
    <w:rsid w:val="00C705C7"/>
    <w:rsid w:val="00C71516"/>
    <w:rsid w:val="00C734FD"/>
    <w:rsid w:val="00C82AB8"/>
    <w:rsid w:val="00CB18D4"/>
    <w:rsid w:val="00CB5D00"/>
    <w:rsid w:val="00CC11B1"/>
    <w:rsid w:val="00CC2690"/>
    <w:rsid w:val="00CC7D46"/>
    <w:rsid w:val="00CD2C0D"/>
    <w:rsid w:val="00CD6221"/>
    <w:rsid w:val="00CE3549"/>
    <w:rsid w:val="00CE482D"/>
    <w:rsid w:val="00CE609B"/>
    <w:rsid w:val="00CE7E85"/>
    <w:rsid w:val="00CF6EF5"/>
    <w:rsid w:val="00D01C38"/>
    <w:rsid w:val="00D169BB"/>
    <w:rsid w:val="00D3125C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B616C"/>
    <w:rsid w:val="00DC43D4"/>
    <w:rsid w:val="00DE0C18"/>
    <w:rsid w:val="00DF0AE6"/>
    <w:rsid w:val="00DF464B"/>
    <w:rsid w:val="00E009DD"/>
    <w:rsid w:val="00E07338"/>
    <w:rsid w:val="00E167FC"/>
    <w:rsid w:val="00E34F37"/>
    <w:rsid w:val="00E511D0"/>
    <w:rsid w:val="00E51FF2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34F58"/>
    <w:rsid w:val="00F45027"/>
    <w:rsid w:val="00F45D0D"/>
    <w:rsid w:val="00F704CA"/>
    <w:rsid w:val="00F719E3"/>
    <w:rsid w:val="00F75821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E3B12"/>
    <w:rsid w:val="00FF364A"/>
    <w:rsid w:val="00FF624E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9F509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594050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04F3B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2B3D02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87BD5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244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2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B73F3-5086-41E5-9BA6-C6371E0A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BHD - Board Member Compensation and Expense Reimbursement</dc:title>
  <dc:subject>Clatskanie SD Board Policy</dc:subject>
  <dc:creator>Oregon School Boards Association</dc:creator>
  <cp:keywords/>
  <dc:description/>
  <cp:lastModifiedBy>CSD</cp:lastModifiedBy>
  <cp:revision>2</cp:revision>
  <dcterms:created xsi:type="dcterms:W3CDTF">2025-10-10T06:27:00Z</dcterms:created>
  <dcterms:modified xsi:type="dcterms:W3CDTF">2025-10-10T06:27:00Z</dcterms:modified>
</cp:coreProperties>
</file>